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4128D" w14:textId="6ED3C191" w:rsidR="00BB5DD5" w:rsidRPr="0012497B" w:rsidRDefault="00BB5DD5" w:rsidP="00BB5DD5">
      <w:pPr>
        <w:jc w:val="both"/>
        <w:rPr>
          <w:b/>
        </w:rPr>
      </w:pPr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235DFE">
        <w:tc>
          <w:tcPr>
            <w:tcW w:w="9212" w:type="dxa"/>
          </w:tcPr>
          <w:p w14:paraId="65641290" w14:textId="77777777" w:rsidR="00BB5DD5" w:rsidRPr="00321189" w:rsidRDefault="00BB5DD5" w:rsidP="00235DFE">
            <w:pPr>
              <w:jc w:val="center"/>
              <w:rPr>
                <w:b/>
                <w:caps/>
                <w:sz w:val="44"/>
                <w:szCs w:val="44"/>
              </w:rPr>
            </w:pPr>
            <w:r w:rsidRPr="00321189">
              <w:rPr>
                <w:b/>
                <w:caps/>
                <w:sz w:val="44"/>
                <w:szCs w:val="44"/>
              </w:rPr>
              <w:t>ŽIADOSŤ O NENÁVRATNÝ FINANČNÝ PRÍSPEVOK</w:t>
            </w:r>
          </w:p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3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1" w14:textId="66C50078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del w:id="0" w:author="Milan Matovič" w:date="2016-12-21T08:42:00Z">
              <w:r w:rsidRPr="00553808" w:rsidDel="00CF0CDF">
                <w:rPr>
                  <w:b/>
                  <w:szCs w:val="24"/>
                </w:rPr>
                <w:delText>Celkové oprávnené výdavky projektu:</w:delText>
              </w:r>
            </w:del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2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6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4" w14:textId="13577362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del w:id="1" w:author="Milan Matovič" w:date="2016-12-21T08:42:00Z">
              <w:r w:rsidRPr="00553808" w:rsidDel="00CF0CDF">
                <w:rPr>
                  <w:b/>
                  <w:szCs w:val="24"/>
                </w:rPr>
                <w:delText>Požadovaná výška NFP:</w:delText>
              </w:r>
            </w:del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5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1CF233E5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 NFP: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77777777" w:rsidR="00BB5DD5" w:rsidRPr="00321189" w:rsidRDefault="00BB5DD5" w:rsidP="00BB5DD5">
      <w:pPr>
        <w:jc w:val="both"/>
      </w:pPr>
    </w:p>
    <w:p w14:paraId="656412AE" w14:textId="77777777" w:rsidR="00BB5DD5" w:rsidRPr="00321189" w:rsidRDefault="00BB5DD5" w:rsidP="00BB5DD5">
      <w:pPr>
        <w:jc w:val="both"/>
      </w:pPr>
      <w:bookmarkStart w:id="2" w:name="_GoBack"/>
      <w:bookmarkEnd w:id="2"/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validné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287FB8A9" w:rsidR="005F0671" w:rsidRPr="00406AEB" w:rsidRDefault="005F0671" w:rsidP="00F3096D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0673D3">
              <w:rPr>
                <w:i/>
                <w:sz w:val="20"/>
              </w:rPr>
              <w:t> </w:t>
            </w:r>
            <w:r w:rsidRPr="00705AEE">
              <w:rPr>
                <w:sz w:val="20"/>
              </w:rPr>
              <w:t>koncepciami</w:t>
            </w:r>
            <w:r w:rsidR="000673D3" w:rsidRPr="000673D3">
              <w:rPr>
                <w:i/>
                <w:sz w:val="20"/>
              </w:rPr>
              <w:t>.</w:t>
            </w:r>
            <w:r w:rsidR="00F3096D">
              <w:rPr>
                <w:i/>
                <w:sz w:val="20"/>
              </w:rPr>
              <w:t xml:space="preserve"> </w:t>
            </w:r>
            <w:r w:rsidR="000673D3" w:rsidRPr="00F3096D">
              <w:rPr>
                <w:i/>
                <w:color w:val="0070C0"/>
                <w:sz w:val="20"/>
              </w:rPr>
              <w:t xml:space="preserve">Žiadateľ v predmetnej časti uvedie </w:t>
            </w:r>
            <w:r w:rsidR="00705AEE" w:rsidRPr="00F3096D">
              <w:rPr>
                <w:i/>
                <w:color w:val="0070C0"/>
                <w:sz w:val="20"/>
              </w:rPr>
              <w:t>súlad projektu s princípom podpory horizontálnych princípov</w:t>
            </w:r>
            <w:r w:rsidR="000673D3" w:rsidRPr="00F3096D">
              <w:rPr>
                <w:i/>
                <w:color w:val="0070C0"/>
                <w:sz w:val="20"/>
              </w:rPr>
              <w:t>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0BB53D8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>Žiadateľ</w:t>
            </w:r>
            <w:r w:rsidR="00E166A7" w:rsidRPr="00406AEB">
              <w:rPr>
                <w:i/>
                <w:sz w:val="20"/>
              </w:rPr>
              <w:t xml:space="preserve"> o NFP</w:t>
            </w:r>
            <w:r w:rsidRPr="00406AEB">
              <w:rPr>
                <w:i/>
                <w:sz w:val="20"/>
              </w:rPr>
              <w:t xml:space="preserve"> popíše situáciu po realizácii projektu a očakávané výsledky a posúdenie navrhovaných aktivít z hľadiska ich prevádzkovej a technickej udržateľnosti, resp. udržateľnosti výsledkov projektu</w:t>
            </w:r>
            <w:r w:rsidR="00611905" w:rsidRPr="00406AEB">
              <w:rPr>
                <w:i/>
                <w:sz w:val="20"/>
              </w:rPr>
              <w:t>.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195D9AC1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56C6F">
              <w:rPr>
                <w:i/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:rsidDel="00FF1D6F" w14:paraId="65641353" w14:textId="655F3DA7" w:rsidTr="00FA72EC">
        <w:trPr>
          <w:del w:id="15" w:author="Miruška Hrabčáková" w:date="2016-11-10T10:30:00Z"/>
        </w:trPr>
        <w:tc>
          <w:tcPr>
            <w:tcW w:w="1843" w:type="dxa"/>
          </w:tcPr>
          <w:p w14:paraId="65641351" w14:textId="10EA2121" w:rsidR="00230B9C" w:rsidRPr="00321189" w:rsidDel="00FF1D6F" w:rsidRDefault="00230B9C" w:rsidP="00235DFE">
            <w:pPr>
              <w:spacing w:after="120"/>
              <w:jc w:val="both"/>
              <w:rPr>
                <w:del w:id="16" w:author="Miruška Hrabčáková" w:date="2016-11-10T10:30:00Z"/>
                <w:sz w:val="20"/>
              </w:rPr>
            </w:pPr>
            <w:del w:id="17" w:author="Miruška Hrabčáková" w:date="2016-11-10T10:30:00Z">
              <w:r w:rsidDel="00FF1D6F">
                <w:rPr>
                  <w:sz w:val="20"/>
                </w:rPr>
                <w:delText xml:space="preserve">Termín realizácie aktivity </w:delText>
              </w:r>
            </w:del>
          </w:p>
        </w:tc>
        <w:tc>
          <w:tcPr>
            <w:tcW w:w="6521" w:type="dxa"/>
          </w:tcPr>
          <w:p w14:paraId="65641352" w14:textId="240B6CF2" w:rsidR="00230B9C" w:rsidRPr="00321189" w:rsidDel="00FF1D6F" w:rsidRDefault="00E166A7" w:rsidP="00B0473A">
            <w:pPr>
              <w:spacing w:after="120"/>
              <w:jc w:val="both"/>
              <w:rPr>
                <w:del w:id="18" w:author="Miruška Hrabčáková" w:date="2016-11-10T10:30:00Z"/>
                <w:sz w:val="20"/>
              </w:rPr>
            </w:pPr>
            <w:del w:id="19" w:author="Miruška Hrabčáková" w:date="2016-11-10T10:30:00Z">
              <w:r w:rsidRPr="00B0473A" w:rsidDel="00FF1D6F">
                <w:rPr>
                  <w:i/>
                  <w:sz w:val="20"/>
                </w:rPr>
                <w:delText xml:space="preserve">Žiadateľ </w:delText>
              </w:r>
              <w:r w:rsidDel="00FF1D6F">
                <w:rPr>
                  <w:i/>
                  <w:sz w:val="20"/>
                </w:rPr>
                <w:delText>o NFP</w:delText>
              </w:r>
              <w:r w:rsidRPr="00526C2F" w:rsidDel="00FF1D6F">
                <w:rPr>
                  <w:i/>
                  <w:iCs/>
                  <w:color w:val="0000FF"/>
                  <w:sz w:val="20"/>
                </w:rPr>
                <w:delText xml:space="preserve"> </w:delText>
              </w:r>
              <w:r w:rsidDel="00FF1D6F">
                <w:rPr>
                  <w:i/>
                  <w:iCs/>
                  <w:color w:val="0000FF"/>
                  <w:sz w:val="20"/>
                </w:rPr>
                <w:delText xml:space="preserve">uvedie </w:delText>
              </w:r>
              <w:r w:rsidR="00B0473A" w:rsidRPr="00526C2F" w:rsidDel="00FF1D6F">
                <w:rPr>
                  <w:i/>
                  <w:iCs/>
                  <w:color w:val="0000FF"/>
                  <w:sz w:val="20"/>
                </w:rPr>
                <w:delText>termín realizácie aktivity v súlade s</w:delText>
              </w:r>
              <w:r w:rsidR="00B0473A" w:rsidDel="00FF1D6F">
                <w:rPr>
                  <w:i/>
                  <w:iCs/>
                  <w:color w:val="0000FF"/>
                  <w:sz w:val="20"/>
                </w:rPr>
                <w:delText xml:space="preserve"> harmonogramom realizácie aktivít </w:delText>
              </w:r>
              <w:r w:rsidR="00B0473A" w:rsidRPr="00526C2F" w:rsidDel="00FF1D6F">
                <w:rPr>
                  <w:i/>
                  <w:iCs/>
                  <w:color w:val="0000FF"/>
                  <w:sz w:val="20"/>
                </w:rPr>
                <w:delText xml:space="preserve"> v žiadosti o NFP vo formáte MM/RRRR - MM/RRRR</w:delText>
              </w:r>
            </w:del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5D850E60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ins w:id="20" w:author="Miruška Hrabčáková" w:date="2016-11-21T13:28:00Z">
              <w:r w:rsidR="007E51C8" w:rsidRPr="00B0473A">
                <w:rPr>
                  <w:i/>
                  <w:sz w:val="20"/>
                </w:rPr>
                <w:t>/vyzvaní</w:t>
              </w:r>
            </w:ins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25EE7A41" w:rsidR="00764C3D" w:rsidRPr="00705AEE" w:rsidRDefault="00CB0FAC" w:rsidP="00705AEE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0D4E91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4742A328" w:rsidR="00230B9C" w:rsidRPr="00321189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31B65C42" w:rsidR="00CB0FAC" w:rsidRPr="00526C2F" w:rsidRDefault="00E166A7" w:rsidP="001E509D">
            <w:pPr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veľkosti.</w:t>
            </w:r>
          </w:p>
          <w:p w14:paraId="65641362" w14:textId="77777777" w:rsidR="00CB0FAC" w:rsidRPr="00321189" w:rsidRDefault="00CB0FAC" w:rsidP="00235DFE">
            <w:pPr>
              <w:spacing w:after="120"/>
              <w:jc w:val="both"/>
              <w:rPr>
                <w:sz w:val="20"/>
              </w:rPr>
            </w:pPr>
          </w:p>
        </w:tc>
      </w:tr>
      <w:tr w:rsidR="00CB0FAC" w:rsidRPr="00321189" w:rsidDel="00F3096D" w14:paraId="65641366" w14:textId="4C93EEDF" w:rsidTr="00230B9C">
        <w:trPr>
          <w:del w:id="21" w:author="Zuzana Hušeková" w:date="2017-02-16T10:52:00Z"/>
        </w:trPr>
        <w:tc>
          <w:tcPr>
            <w:tcW w:w="1843" w:type="dxa"/>
          </w:tcPr>
          <w:p w14:paraId="65641364" w14:textId="52467903" w:rsidR="00CB0FAC" w:rsidDel="00F3096D" w:rsidRDefault="00CB0FAC" w:rsidP="00235DFE">
            <w:pPr>
              <w:spacing w:after="120"/>
              <w:jc w:val="both"/>
              <w:rPr>
                <w:del w:id="22" w:author="Zuzana Hušeková" w:date="2017-02-16T10:52:00Z"/>
                <w:sz w:val="20"/>
              </w:rPr>
            </w:pPr>
            <w:del w:id="23" w:author="Zuzana Hušeková" w:date="2017-02-16T10:52:00Z">
              <w:r w:rsidDel="00F3096D">
                <w:rPr>
                  <w:sz w:val="20"/>
                </w:rPr>
                <w:delText>Výdavky na realizáciu aktivity</w:delText>
              </w:r>
            </w:del>
          </w:p>
        </w:tc>
        <w:tc>
          <w:tcPr>
            <w:tcW w:w="6521" w:type="dxa"/>
          </w:tcPr>
          <w:p w14:paraId="65641365" w14:textId="7E102622" w:rsidR="00CB0FAC" w:rsidRPr="00321189" w:rsidDel="00F3096D" w:rsidRDefault="00E166A7" w:rsidP="00235DFE">
            <w:pPr>
              <w:spacing w:after="120"/>
              <w:jc w:val="both"/>
              <w:rPr>
                <w:del w:id="24" w:author="Zuzana Hušeková" w:date="2017-02-16T10:52:00Z"/>
                <w:sz w:val="20"/>
              </w:rPr>
            </w:pPr>
            <w:del w:id="25" w:author="Zuzana Hušeková" w:date="2017-02-16T10:52:00Z">
              <w:r w:rsidRPr="00B0473A" w:rsidDel="00F3096D">
                <w:rPr>
                  <w:i/>
                  <w:sz w:val="20"/>
                </w:rPr>
                <w:delText xml:space="preserve">Žiadateľ </w:delText>
              </w:r>
              <w:r w:rsidDel="00F3096D">
                <w:rPr>
                  <w:i/>
                  <w:sz w:val="20"/>
                </w:rPr>
                <w:delText>o NFP</w:delText>
              </w:r>
              <w:r w:rsidRPr="00526C2F" w:rsidDel="00F3096D">
                <w:rPr>
                  <w:i/>
                  <w:iCs/>
                  <w:color w:val="0000FF"/>
                  <w:sz w:val="20"/>
                </w:rPr>
                <w:delText xml:space="preserve"> </w:delText>
              </w:r>
              <w:r w:rsidDel="00F3096D">
                <w:rPr>
                  <w:i/>
                  <w:iCs/>
                  <w:color w:val="0000FF"/>
                  <w:sz w:val="20"/>
                </w:rPr>
                <w:delText>uvedie</w:delText>
              </w:r>
              <w:r w:rsidR="00CB0FAC" w:rsidRPr="00526C2F" w:rsidDel="00F3096D">
                <w:rPr>
                  <w:i/>
                  <w:iCs/>
                  <w:color w:val="0000FF"/>
                  <w:sz w:val="20"/>
                </w:rPr>
                <w:delText xml:space="preserve"> celkové oprávnené výdavky na realizáciu činnosti v  EUR (v súlade s rozpočtom projektu na danú aktivitu).</w:delText>
              </w:r>
            </w:del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F25FB" w14:textId="77777777" w:rsidR="00363DBE" w:rsidRDefault="00363DBE">
      <w:r>
        <w:separator/>
      </w:r>
    </w:p>
  </w:endnote>
  <w:endnote w:type="continuationSeparator" w:id="0">
    <w:p w14:paraId="56A9242D" w14:textId="77777777" w:rsidR="00363DBE" w:rsidRDefault="00363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F3096D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F3096D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7C10DA68" w14:textId="5A7EF755" w:rsidR="00B0508A" w:rsidRPr="007314CA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  <w:r>
          <w:rPr>
            <w:i/>
            <w:sz w:val="20"/>
          </w:rPr>
          <w:t xml:space="preserve">Platnosť: </w:t>
        </w:r>
        <w:ins w:id="3" w:author="Zuzana Hušeková" w:date="2017-02-16T10:54:00Z">
          <w:r w:rsidR="00F3096D">
            <w:rPr>
              <w:i/>
              <w:sz w:val="20"/>
            </w:rPr>
            <w:t>17</w:t>
          </w:r>
        </w:ins>
        <w:del w:id="4" w:author="Zuzana Hušeková" w:date="2017-02-16T10:54:00Z">
          <w:r w:rsidR="00FF1D6F" w:rsidDel="00F3096D">
            <w:rPr>
              <w:i/>
              <w:sz w:val="20"/>
            </w:rPr>
            <w:delText>xx</w:delText>
          </w:r>
        </w:del>
        <w:r>
          <w:rPr>
            <w:i/>
            <w:sz w:val="20"/>
          </w:rPr>
          <w:t>.</w:t>
        </w:r>
        <w:ins w:id="5" w:author="Zuzana Hušeková" w:date="2017-02-16T10:54:00Z">
          <w:r w:rsidR="00F3096D">
            <w:rPr>
              <w:i/>
              <w:sz w:val="20"/>
            </w:rPr>
            <w:t>02</w:t>
          </w:r>
        </w:ins>
        <w:del w:id="6" w:author="Zuzana Hušeková" w:date="2017-02-16T10:54:00Z">
          <w:r w:rsidR="00FF1D6F" w:rsidDel="00F3096D">
            <w:rPr>
              <w:i/>
              <w:sz w:val="20"/>
            </w:rPr>
            <w:delText>xx</w:delText>
          </w:r>
        </w:del>
        <w:r>
          <w:rPr>
            <w:i/>
            <w:sz w:val="20"/>
          </w:rPr>
          <w:t>.201</w:t>
        </w:r>
        <w:ins w:id="7" w:author="Zuzana Hušeková" w:date="2017-02-16T10:54:00Z">
          <w:r w:rsidR="00F3096D">
            <w:rPr>
              <w:i/>
              <w:sz w:val="20"/>
            </w:rPr>
            <w:t>7</w:t>
          </w:r>
        </w:ins>
        <w:del w:id="8" w:author="Zuzana Hušeková" w:date="2017-02-16T10:54:00Z">
          <w:r w:rsidDel="00F3096D">
            <w:rPr>
              <w:i/>
              <w:sz w:val="20"/>
            </w:rPr>
            <w:delText>6</w:delText>
          </w:r>
        </w:del>
        <w:r>
          <w:rPr>
            <w:i/>
            <w:sz w:val="20"/>
          </w:rPr>
          <w:t xml:space="preserve">, účinnosť: </w:t>
        </w:r>
        <w:ins w:id="9" w:author="Zuzana Hušeková" w:date="2017-02-16T10:55:00Z">
          <w:r w:rsidR="00F3096D">
            <w:rPr>
              <w:i/>
              <w:sz w:val="20"/>
            </w:rPr>
            <w:t>17</w:t>
          </w:r>
        </w:ins>
        <w:del w:id="10" w:author="Zuzana Hušeková" w:date="2017-02-16T10:55:00Z">
          <w:r w:rsidR="00FF1D6F" w:rsidDel="00F3096D">
            <w:rPr>
              <w:i/>
              <w:sz w:val="20"/>
            </w:rPr>
            <w:delText>xx</w:delText>
          </w:r>
        </w:del>
        <w:r w:rsidR="00B0508A">
          <w:rPr>
            <w:i/>
            <w:sz w:val="20"/>
          </w:rPr>
          <w:t>.</w:t>
        </w:r>
        <w:ins w:id="11" w:author="Zuzana Hušeková" w:date="2017-02-16T10:55:00Z">
          <w:r w:rsidR="00F3096D">
            <w:rPr>
              <w:i/>
              <w:sz w:val="20"/>
            </w:rPr>
            <w:t>02</w:t>
          </w:r>
        </w:ins>
        <w:del w:id="12" w:author="Zuzana Hušeková" w:date="2017-02-16T10:55:00Z">
          <w:r w:rsidR="00FF1D6F" w:rsidDel="00F3096D">
            <w:rPr>
              <w:i/>
              <w:sz w:val="20"/>
            </w:rPr>
            <w:delText>xx</w:delText>
          </w:r>
        </w:del>
        <w:r w:rsidR="00B0508A">
          <w:rPr>
            <w:i/>
            <w:sz w:val="20"/>
          </w:rPr>
          <w:t>.201</w:t>
        </w:r>
        <w:ins w:id="13" w:author="Zuzana Hušeková" w:date="2017-02-16T10:55:00Z">
          <w:r w:rsidR="00F3096D">
            <w:rPr>
              <w:i/>
              <w:sz w:val="20"/>
            </w:rPr>
            <w:t>7</w:t>
          </w:r>
        </w:ins>
        <w:del w:id="14" w:author="Zuzana Hušeková" w:date="2017-02-16T10:55:00Z">
          <w:r w:rsidR="00B0508A" w:rsidDel="00F3096D">
            <w:rPr>
              <w:i/>
              <w:sz w:val="20"/>
            </w:rPr>
            <w:delText>6</w:delText>
          </w:r>
        </w:del>
      </w:p>
      <w:p w14:paraId="0191F4B0" w14:textId="04F48879" w:rsidR="00FA72EC" w:rsidRPr="00822F22" w:rsidRDefault="00F3096D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2EAF06" w14:textId="77777777" w:rsidR="00363DBE" w:rsidRDefault="00363DBE">
      <w:r>
        <w:separator/>
      </w:r>
    </w:p>
  </w:footnote>
  <w:footnote w:type="continuationSeparator" w:id="0">
    <w:p w14:paraId="08B09BBB" w14:textId="77777777" w:rsidR="00363DBE" w:rsidRDefault="00363D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1" name="Obrázok 1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DD5DE" w14:textId="21DD7F05" w:rsidR="0012497B" w:rsidRDefault="0012497B" w:rsidP="0012497B">
    <w:pPr>
      <w:pStyle w:val="Hlavika"/>
      <w:jc w:val="right"/>
      <w:rPr>
        <w:i/>
        <w:sz w:val="20"/>
      </w:rPr>
    </w:pPr>
    <w:r>
      <w:rPr>
        <w:i/>
        <w:sz w:val="20"/>
      </w:rPr>
      <w:t>Príloha č. 2</w:t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lan Matovič">
    <w15:presenceInfo w15:providerId="None" w15:userId="Milan Matovič"/>
  </w15:person>
  <w15:person w15:author="Zuzana Hušeková">
    <w15:presenceInfo w15:providerId="None" w15:userId="Zuzana Hušeková"/>
  </w15:person>
  <w15:person w15:author="Miruška Hrabčáková">
    <w15:presenceInfo w15:providerId="None" w15:userId="Miruška Hrabčá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3036C"/>
    <w:rsid w:val="0003756F"/>
    <w:rsid w:val="00040171"/>
    <w:rsid w:val="000673D3"/>
    <w:rsid w:val="0007051E"/>
    <w:rsid w:val="000D2DCB"/>
    <w:rsid w:val="000E37F7"/>
    <w:rsid w:val="000E5C48"/>
    <w:rsid w:val="00105311"/>
    <w:rsid w:val="00117C71"/>
    <w:rsid w:val="0012497B"/>
    <w:rsid w:val="00131CC0"/>
    <w:rsid w:val="00132A57"/>
    <w:rsid w:val="00135AAF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2024FA"/>
    <w:rsid w:val="00212040"/>
    <w:rsid w:val="00230B9C"/>
    <w:rsid w:val="00235DFE"/>
    <w:rsid w:val="0024079A"/>
    <w:rsid w:val="00294DA4"/>
    <w:rsid w:val="002B1AE0"/>
    <w:rsid w:val="002B7A2C"/>
    <w:rsid w:val="002C450C"/>
    <w:rsid w:val="002E4045"/>
    <w:rsid w:val="002F2EEA"/>
    <w:rsid w:val="00301B80"/>
    <w:rsid w:val="00311423"/>
    <w:rsid w:val="00317B08"/>
    <w:rsid w:val="00321189"/>
    <w:rsid w:val="00321EEA"/>
    <w:rsid w:val="00332B0D"/>
    <w:rsid w:val="003568ED"/>
    <w:rsid w:val="00363DBE"/>
    <w:rsid w:val="00371C8E"/>
    <w:rsid w:val="0038003D"/>
    <w:rsid w:val="003E58CD"/>
    <w:rsid w:val="003E76EF"/>
    <w:rsid w:val="00401C66"/>
    <w:rsid w:val="0040575A"/>
    <w:rsid w:val="00406AEB"/>
    <w:rsid w:val="00437398"/>
    <w:rsid w:val="00442486"/>
    <w:rsid w:val="00446D55"/>
    <w:rsid w:val="00463CA5"/>
    <w:rsid w:val="00466AE5"/>
    <w:rsid w:val="00467D12"/>
    <w:rsid w:val="00474E12"/>
    <w:rsid w:val="00491223"/>
    <w:rsid w:val="004934E0"/>
    <w:rsid w:val="004B4DDB"/>
    <w:rsid w:val="004B53BA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32F80"/>
    <w:rsid w:val="00634EEA"/>
    <w:rsid w:val="0065142C"/>
    <w:rsid w:val="00665A5B"/>
    <w:rsid w:val="00690B08"/>
    <w:rsid w:val="006A64F1"/>
    <w:rsid w:val="006B03A0"/>
    <w:rsid w:val="006D6111"/>
    <w:rsid w:val="006E7ADA"/>
    <w:rsid w:val="006F5EB3"/>
    <w:rsid w:val="00705AEE"/>
    <w:rsid w:val="00732350"/>
    <w:rsid w:val="007328D9"/>
    <w:rsid w:val="00737940"/>
    <w:rsid w:val="00764C3D"/>
    <w:rsid w:val="00783DC9"/>
    <w:rsid w:val="007B32F2"/>
    <w:rsid w:val="007B4C31"/>
    <w:rsid w:val="007B5C0C"/>
    <w:rsid w:val="007B6207"/>
    <w:rsid w:val="007D1CE9"/>
    <w:rsid w:val="007E0AB9"/>
    <w:rsid w:val="007E51C8"/>
    <w:rsid w:val="007E576E"/>
    <w:rsid w:val="00807397"/>
    <w:rsid w:val="00812D63"/>
    <w:rsid w:val="00814F80"/>
    <w:rsid w:val="0082417B"/>
    <w:rsid w:val="008258C5"/>
    <w:rsid w:val="00861097"/>
    <w:rsid w:val="008A22A7"/>
    <w:rsid w:val="008C3898"/>
    <w:rsid w:val="008E5D7D"/>
    <w:rsid w:val="008E6313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4B65"/>
    <w:rsid w:val="009B7C6F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95DD0"/>
    <w:rsid w:val="00A97DBD"/>
    <w:rsid w:val="00AB5491"/>
    <w:rsid w:val="00AC298E"/>
    <w:rsid w:val="00AE6C37"/>
    <w:rsid w:val="00AF31D5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C03104"/>
    <w:rsid w:val="00C15A2A"/>
    <w:rsid w:val="00C312E3"/>
    <w:rsid w:val="00C56C6F"/>
    <w:rsid w:val="00CA2C02"/>
    <w:rsid w:val="00CB0FAC"/>
    <w:rsid w:val="00CB1608"/>
    <w:rsid w:val="00CE2E42"/>
    <w:rsid w:val="00CE5928"/>
    <w:rsid w:val="00CE6D4C"/>
    <w:rsid w:val="00CF0CDF"/>
    <w:rsid w:val="00D12F48"/>
    <w:rsid w:val="00D329C5"/>
    <w:rsid w:val="00D4737A"/>
    <w:rsid w:val="00D50D3F"/>
    <w:rsid w:val="00D77EE8"/>
    <w:rsid w:val="00DC129E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566D"/>
    <w:rsid w:val="00E57C57"/>
    <w:rsid w:val="00E752B7"/>
    <w:rsid w:val="00EB1FC0"/>
    <w:rsid w:val="00EB2CB8"/>
    <w:rsid w:val="00EC1841"/>
    <w:rsid w:val="00EC3158"/>
    <w:rsid w:val="00EF1ED1"/>
    <w:rsid w:val="00F3096D"/>
    <w:rsid w:val="00F42787"/>
    <w:rsid w:val="00F5353C"/>
    <w:rsid w:val="00F65CDE"/>
    <w:rsid w:val="00F704E7"/>
    <w:rsid w:val="00F82677"/>
    <w:rsid w:val="00FA72EC"/>
    <w:rsid w:val="00FF1D6F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564128A"/>
  <w14:defaultImageDpi w14:val="0"/>
  <w15:docId w15:val="{94E5D637-5E5F-4864-ACA1-B7554F82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5D932-5FAF-446B-AB8C-8AF2DFB58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A5DECD-F4AA-4570-9392-499F32ADB857}">
  <ds:schemaRefs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A5EE4B-6528-4BC4-85B5-033F4DC4D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Zuzana Hušeková</cp:lastModifiedBy>
  <cp:revision>9</cp:revision>
  <cp:lastPrinted>2013-03-06T13:13:00Z</cp:lastPrinted>
  <dcterms:created xsi:type="dcterms:W3CDTF">2016-08-08T13:45:00Z</dcterms:created>
  <dcterms:modified xsi:type="dcterms:W3CDTF">2017-02-16T09:56:00Z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0x010100C1B09D7A2E40C346A67FA198FA39A683</vt:lpwstr>
  </property>
</Properties>
</file>